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A0C" w:rsidRPr="00205A0C" w:rsidRDefault="00205A0C" w:rsidP="009171F3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48"/>
          <w:szCs w:val="48"/>
          <w:u w:val="single"/>
          <w:lang w:eastAsia="ru-RU"/>
        </w:rPr>
      </w:pPr>
      <w:r w:rsidRPr="00205A0C">
        <w:rPr>
          <w:rFonts w:ascii="Times New Roman" w:eastAsia="Times New Roman" w:hAnsi="Times New Roman" w:cs="Times New Roman"/>
          <w:b/>
          <w:i/>
          <w:color w:val="000000"/>
          <w:sz w:val="48"/>
          <w:szCs w:val="48"/>
          <w:u w:val="single"/>
          <w:lang w:eastAsia="ru-RU"/>
        </w:rPr>
        <w:t>ПРОЕКТ</w:t>
      </w:r>
    </w:p>
    <w:p w:rsidR="00205A0C" w:rsidRDefault="00205A0C" w:rsidP="009171F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71F3" w:rsidRPr="009171F3" w:rsidRDefault="009171F3" w:rsidP="009171F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</w:t>
      </w:r>
    </w:p>
    <w:p w:rsidR="009171F3" w:rsidRPr="009171F3" w:rsidRDefault="009171F3" w:rsidP="009171F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ОВЧИННИКОВСКОГО</w:t>
      </w:r>
      <w:ins w:id="0" w:author="%D0%9D%D0%B0%D1%82%D0%B0%D1%88%D0%B0" w:date="2012-09-13T15:26:00Z">
        <w:r w:rsidRPr="009171F3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 xml:space="preserve"> </w:t>
        </w:r>
      </w:ins>
      <w:r w:rsidRPr="00917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СЕЛЬСОВЕТА</w:t>
      </w:r>
    </w:p>
    <w:p w:rsidR="009171F3" w:rsidRPr="009171F3" w:rsidRDefault="009171F3" w:rsidP="009171F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КОЧЕНЕВСКОГО РАЙОНА  НОВОСИБИРСКОЙ ОБЛАСТИ</w:t>
      </w:r>
    </w:p>
    <w:p w:rsidR="009171F3" w:rsidRPr="009171F3" w:rsidRDefault="009171F3" w:rsidP="009171F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1384" w:type="dxa"/>
        <w:tblCellMar>
          <w:left w:w="0" w:type="dxa"/>
          <w:right w:w="0" w:type="dxa"/>
        </w:tblCellMar>
        <w:tblLook w:val="04A0"/>
      </w:tblPr>
      <w:tblGrid>
        <w:gridCol w:w="3119"/>
        <w:gridCol w:w="992"/>
        <w:gridCol w:w="3294"/>
      </w:tblGrid>
      <w:tr w:rsidR="009171F3" w:rsidRPr="009171F3" w:rsidTr="009171F3"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1F3" w:rsidRPr="009171F3" w:rsidRDefault="009171F3" w:rsidP="009171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«___» ______ 2012г.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1F3" w:rsidRPr="009171F3" w:rsidRDefault="009171F3" w:rsidP="009171F3">
            <w:pPr>
              <w:ind w:left="958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1F3" w:rsidRPr="009171F3" w:rsidRDefault="009171F3" w:rsidP="009171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№____</w:t>
            </w:r>
          </w:p>
        </w:tc>
      </w:tr>
    </w:tbl>
    <w:p w:rsidR="009171F3" w:rsidRDefault="009171F3" w:rsidP="009171F3">
      <w:pPr>
        <w:ind w:right="318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71F3" w:rsidRDefault="009171F3" w:rsidP="009171F3">
      <w:pPr>
        <w:ind w:right="-1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9171F3" w:rsidRDefault="009171F3" w:rsidP="009171F3">
      <w:pPr>
        <w:ind w:right="-1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осуществления муниципального </w:t>
      </w:r>
      <w:proofErr w:type="gramStart"/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сохранностью автомобильных дорог местного значения в границах </w:t>
      </w:r>
    </w:p>
    <w:p w:rsidR="009171F3" w:rsidRDefault="009171F3" w:rsidP="009171F3">
      <w:pPr>
        <w:ind w:right="-1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населенных пунктов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9171F3" w:rsidRPr="009171F3" w:rsidRDefault="009171F3" w:rsidP="009171F3">
      <w:pPr>
        <w:ind w:right="-1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9171F3">
      <w:pPr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п.19 ст.14 Федерального закона «Об общих принципах организации</w:t>
      </w:r>
      <w:bookmarkStart w:id="1" w:name="YANDEX_16"/>
      <w:bookmarkEnd w:id="1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местного самоуправления в РФ» от 23.10.03г, а также в соответствии с ч.1 ст.13 Федерального закона от 08.11.2007 г. № 257-ФЗ «Об</w:t>
      </w:r>
      <w:bookmarkStart w:id="2" w:name="YANDEX_17"/>
      <w:bookmarkEnd w:id="2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автомобильных</w:t>
      </w:r>
      <w:bookmarkStart w:id="3" w:name="YANDEX_18"/>
      <w:bookmarkEnd w:id="3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дорогах и дорожной деятельности в Российской Федерации и о внесении изменений в отдельные законодательные акты Российской Федерации», руководствуясь Уставом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в целях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осуществления</w:t>
      </w:r>
      <w:bookmarkStart w:id="4" w:name="YANDEX_22"/>
      <w:bookmarkEnd w:id="4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</w:t>
      </w:r>
      <w:bookmarkStart w:id="5" w:name="YANDEX_23"/>
      <w:bookmarkEnd w:id="5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</w:t>
      </w:r>
      <w:bookmarkStart w:id="6" w:name="YANDEX_24"/>
      <w:bookmarkEnd w:id="6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bookmarkStart w:id="7" w:name="YANDEX_25"/>
      <w:bookmarkEnd w:id="7"/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сохранностью</w:t>
      </w:r>
      <w:bookmarkStart w:id="8" w:name="YANDEX_26"/>
      <w:bookmarkEnd w:id="8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автомобильных</w:t>
      </w:r>
      <w:bookmarkStart w:id="9" w:name="YANDEX_27"/>
      <w:bookmarkEnd w:id="9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</w:t>
      </w:r>
      <w:bookmarkStart w:id="10" w:name="YANDEX_28"/>
      <w:bookmarkEnd w:id="10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местного</w:t>
      </w:r>
      <w:bookmarkStart w:id="11" w:name="YANDEX_29"/>
      <w:bookmarkEnd w:id="11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значения</w:t>
      </w:r>
      <w:bookmarkStart w:id="12" w:name="YANDEX_30"/>
      <w:bookmarkEnd w:id="12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bookmarkStart w:id="13" w:name="YANDEX_31"/>
      <w:bookmarkEnd w:id="13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границах</w:t>
      </w:r>
      <w:bookmarkStart w:id="14" w:name="YANDEX_32"/>
      <w:bookmarkEnd w:id="14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населенных</w:t>
      </w:r>
      <w:bookmarkStart w:id="15" w:name="YANDEX_33"/>
      <w:bookmarkEnd w:id="15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пунктов</w:t>
      </w:r>
      <w:bookmarkStart w:id="16" w:name="YANDEX_34"/>
      <w:bookmarkEnd w:id="16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9171F3" w:rsidRPr="009171F3" w:rsidRDefault="009171F3" w:rsidP="009171F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</w:t>
      </w:r>
      <w:r w:rsidR="00540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</w:t>
      </w: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Административный регламент по исполнению</w:t>
      </w:r>
      <w:bookmarkStart w:id="17" w:name="YANDEX_35"/>
      <w:bookmarkEnd w:id="17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функции осуществление</w:t>
      </w:r>
      <w:bookmarkStart w:id="18" w:name="YANDEX_36"/>
      <w:bookmarkEnd w:id="18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</w:t>
      </w:r>
      <w:bookmarkStart w:id="19" w:name="YANDEX_37"/>
      <w:bookmarkEnd w:id="19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"</w:t>
      </w:r>
      <w:bookmarkStart w:id="20" w:name="YANDEX_38"/>
      <w:bookmarkEnd w:id="20"/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bookmarkStart w:id="21" w:name="YANDEX_39"/>
      <w:bookmarkEnd w:id="21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bookmarkStart w:id="22" w:name="YANDEX_40"/>
      <w:bookmarkEnd w:id="22"/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сохранностью</w:t>
      </w:r>
      <w:bookmarkStart w:id="23" w:name="YANDEX_41"/>
      <w:bookmarkEnd w:id="23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автомобильных</w:t>
      </w:r>
      <w:bookmarkStart w:id="24" w:name="YANDEX_42"/>
      <w:bookmarkEnd w:id="24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</w:t>
      </w:r>
      <w:bookmarkStart w:id="25" w:name="YANDEX_43"/>
      <w:bookmarkEnd w:id="25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местного</w:t>
      </w:r>
      <w:bookmarkStart w:id="26" w:name="YANDEX_44"/>
      <w:bookmarkEnd w:id="26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значения</w:t>
      </w:r>
      <w:bookmarkStart w:id="27" w:name="YANDEX_45"/>
      <w:bookmarkEnd w:id="27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bookmarkStart w:id="28" w:name="YANDEX_46"/>
      <w:bookmarkEnd w:id="28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границах населенных пунктов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сельсовета» согласно приложени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Опубликовать настоящее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остановление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периодическом печатном издании  «Вести  органов  местного  самоуправления  Овчинниковского  сельсовета»</w:t>
      </w:r>
    </w:p>
    <w:p w:rsid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bookmarkStart w:id="29" w:name="YANDEX_49"/>
      <w:bookmarkEnd w:id="29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6"/>
        <w:gridCol w:w="2693"/>
        <w:gridCol w:w="2658"/>
      </w:tblGrid>
      <w:tr w:rsidR="009171F3" w:rsidRPr="009171F3" w:rsidTr="0054041F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1F3" w:rsidRPr="009171F3" w:rsidRDefault="009171F3" w:rsidP="00917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Овчинниковского сельсовета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1F3" w:rsidRPr="009171F3" w:rsidRDefault="009171F3" w:rsidP="009171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1F3" w:rsidRPr="009171F3" w:rsidRDefault="0054041F" w:rsidP="005404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Якименко В.Г.</w:t>
            </w:r>
          </w:p>
        </w:tc>
      </w:tr>
    </w:tbl>
    <w:p w:rsidR="009171F3" w:rsidRDefault="009171F3" w:rsidP="009171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041F" w:rsidRDefault="0054041F" w:rsidP="009171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041F" w:rsidRDefault="0054041F" w:rsidP="009171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041F" w:rsidRDefault="0054041F" w:rsidP="009171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041F" w:rsidRDefault="0054041F" w:rsidP="009171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041F" w:rsidRDefault="0054041F" w:rsidP="009171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041F" w:rsidRDefault="0054041F" w:rsidP="009171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041F" w:rsidRDefault="0054041F" w:rsidP="009171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041F" w:rsidRDefault="0054041F" w:rsidP="009171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</w:tblGrid>
      <w:tr w:rsidR="0054041F" w:rsidTr="0054041F">
        <w:tc>
          <w:tcPr>
            <w:tcW w:w="4642" w:type="dxa"/>
          </w:tcPr>
          <w:p w:rsidR="0054041F" w:rsidRDefault="0054041F" w:rsidP="0054041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54041F" w:rsidRDefault="0054041F" w:rsidP="0054041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404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54041F" w:rsidRPr="0054041F" w:rsidRDefault="0054041F" w:rsidP="0054041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404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остановлением администрации Овчинниковского сельсовета от «___»______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5404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5404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04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№__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:rsidR="0054041F" w:rsidRPr="0054041F" w:rsidRDefault="0054041F" w:rsidP="009171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4041F" w:rsidRDefault="0054041F" w:rsidP="009171F3">
      <w:pPr>
        <w:ind w:left="602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Default="009171F3" w:rsidP="009171F3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Административный регламент осуществления муниципального </w:t>
      </w:r>
      <w:proofErr w:type="gramStart"/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сохранностью автомобильных дорог местного значения в границах населенных пунктов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54041F" w:rsidRPr="009171F3" w:rsidRDefault="0054041F" w:rsidP="009171F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54041F" w:rsidRDefault="009171F3" w:rsidP="0054041F">
      <w:pPr>
        <w:pStyle w:val="ae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4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Общие положения</w:t>
      </w:r>
    </w:p>
    <w:p w:rsidR="0054041F" w:rsidRPr="0054041F" w:rsidRDefault="0054041F" w:rsidP="0054041F">
      <w:pPr>
        <w:pStyle w:val="ae"/>
        <w:ind w:left="10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Настоящий Административный регламент определяет сроки и последовательность действий (административных процедур), проводимых уполномоченными должностными лицами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при осуществлении муниципального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сохранностью автомобильных дорог местного значения в границах населенных пунктов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Муниципальный контроль осуществляется Администрацией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Муниципальный контроль за использованием земель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(далее - муниципальный контроль) осуществляется в соответствии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Земельным кодексом Российской Федерации;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6 октября 2003 г. N 131-ФЗ "Об общих принципах организации местного самоуправления в Российской Федерации";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 мая 2006 г. N 59-ФЗ "О порядке рассмотрения обращений граждан Российской Федерации";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27.12.2010г. № 210 «Об организации предоставления государственных и муниципальных услуг»;</w:t>
      </w:r>
    </w:p>
    <w:p w:rsidR="009171F3" w:rsidRPr="009171F3" w:rsidRDefault="009171F3" w:rsidP="009171F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08 ноября 2007 года № 257-ФЗ «Об автомобильных дорогах и о дорожной деятельности и о внесении изменений в отдельные законодательные акты Российской Федерации»;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настоящим Административным регламентом.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Муниципальный контроль осуществляется в форме документальных и выездных проверок, проводимых в соответствии с утвержденными планами, а также внеплановых документарных и выездных проверок с соблюдением прав и законных интересов организаций и граждан.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Задачей муниципального контроля является обеспечение соблюдения организациями независимо от их организационно-правовых форм и форм собственности, их руководителями, должностными лицами, индивидуальными 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предпринимателями, а также гражданами требований, установленных муниципальными правовыми актами.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При проведении проверок должностные лица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имеют право: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своей компетенцией запрашивать и безвозмездно получать от органов исполнительной власти, органов местного самоуправления, организаций и граждан необходимые для осуществления муниципального контроля сведения и материалы, относящиеся к предмету проверки: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использовании автомобильных дорог местного значения;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лицах, осуществляющих деятельность в сфере использования автомобильных дорог местного значения, в отношении которых проводится проверка;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посещать при предъявлении служебного удостоверения организации, индивидуальных предпринимателей, граждан и объекты, обследовать автомобильные дороги, находящиеся в собственности, владении, пользовании и аренде для проведения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обязательные для исполнения предписания по вопросам соблюдения требований, установленных муниципальными правовыми актами в сфере использования автомобильных дорог местного значения, об устранении выявленных в ходе проверок нарушений указанных требований;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направлять документы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проверках в соответствующие органы для возбуждения дел об административных правонарушениях с целью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привлечения виновных лиц к административной ответственности;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обращаться в органы внутренних дел и прокуратуры за содействием в предотвращении или пресечении действий, препятствующих осуществлению законной деятельности, а также в установлении лиц, виновных в нарушении требований, установленных муниципальными правовыми актами.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При проведении проверок лица, в отношении которых проводится проверка, имеют право: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требовать от должностных лиц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соблюдения требований, установленных нормативными правовыми актами Российской Федерации, Новосибирской области, муниципальными правовыми актами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в том числе настоящего Административного регламента;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обжаловать действия должностных лиц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 порядке, установленном настоящим Административным регламентом.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Конечными результатами проведения проверок при осуществлении муниципального контроля являются: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и принятие мер по устранению нарушений требований, установленных муниципальными правовыми актами, установление отсутствия состава правонарушений;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нарушителями требований, установленных муниципальными правовыми актами, предписаний об устранении нарушений;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виновных лиц к административной ответственности.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9. В случае выявления при осуществлении муниципального контроля нарушений требований законодательства Российской Федерации,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которых не входит в компетенцию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в срок не позднее пяти рабочих дней 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сообщает о выявленных нарушениях в соответствующие контрольно-надзорные или правоохранительные органы (направляет документы, свидетельствующие о нарушениях).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Юридическими фактами завершения действий при осуществлении муниципального контроля являются: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акта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выдача предписания об устранении нарушений;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направление материалов проверки в органы, уполномоченные составлять протоколы об административных правонарушениях;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и направление документов в соответствующие контрольно-надзорные или правоохранительные органы в случае выявления нарушений требований законодательства в области использования автомобильных дорог Российской Федерации,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которых не входит в компетенцию Администрации.</w:t>
      </w:r>
    </w:p>
    <w:p w:rsid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действий при осуществлении муниципального контроля осуществляется в соответствии с настоящим Административным регламентом.</w:t>
      </w:r>
    </w:p>
    <w:p w:rsidR="0054041F" w:rsidRPr="009171F3" w:rsidRDefault="0054041F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54041F" w:rsidRDefault="009171F3" w:rsidP="0054041F">
      <w:pPr>
        <w:pStyle w:val="ae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4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Требования к порядку осуществления муниципального контроля</w:t>
      </w:r>
    </w:p>
    <w:p w:rsidR="0054041F" w:rsidRPr="0054041F" w:rsidRDefault="0054041F" w:rsidP="0054041F">
      <w:pPr>
        <w:pStyle w:val="ae"/>
        <w:ind w:left="10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Порядок информирования об осуществлении муниципального контроля.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Информация о месте нахождения и графике работы органа местного самоуправления осуществляющего муниципальный контроль: 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местонахождения: индекс: 63</w:t>
      </w:r>
      <w:r w:rsidR="00540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2635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Новосибирская область, </w:t>
      </w:r>
      <w:proofErr w:type="spellStart"/>
      <w:r w:rsidR="00540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Коченевский</w:t>
      </w:r>
      <w:proofErr w:type="spellEnd"/>
      <w:r w:rsidR="00540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д.Овчинниково, ул</w:t>
      </w:r>
      <w:proofErr w:type="gramStart"/>
      <w:r w:rsidR="00540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="00540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оветская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40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14б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график работы: 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 - четверг: с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  <w:proofErr w:type="gramEnd"/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перерыв на обед: с 1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до 1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час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  <w:proofErr w:type="gramEnd"/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пятница с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9:0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до 14:30 час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  <w:proofErr w:type="gramEnd"/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н(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факс) 8-383-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34-175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 месте нахождения и графике работы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размещена на официальном сайте администрации.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Справочные телефоны органа местного самоуправления, осуществляющего муниципальный контроль: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осуществляющего муниципальный контроль: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телефон: 8-383-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Адрес официального сайта органа местного самоуправления, осуществляющего муниципальный лесной контроль, содержащих информацию о порядке осуществления муниципального контроля, адреса их электронной почты:</w:t>
      </w:r>
    </w:p>
    <w:p w:rsid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сельсовета:</w:t>
      </w:r>
    </w:p>
    <w:p w:rsidR="009B776C" w:rsidRPr="009171F3" w:rsidRDefault="009B776C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http://ovchinnikovo.ru/</w:t>
      </w:r>
    </w:p>
    <w:p w:rsidR="009B776C" w:rsidRPr="009171F3" w:rsidRDefault="009171F3" w:rsidP="009B776C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e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-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mail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: </w:t>
      </w:r>
      <w:proofErr w:type="spellStart"/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amo</w:t>
      </w:r>
      <w:proofErr w:type="spellEnd"/>
      <w:r w:rsidR="009B776C" w:rsidRPr="009B7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321@</w:t>
      </w:r>
      <w:proofErr w:type="spellStart"/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yandex</w:t>
      </w:r>
      <w:proofErr w:type="spellEnd"/>
      <w:r w:rsidR="009B776C" w:rsidRPr="009B77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="009B776C" w:rsidRPr="009171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ru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При информировании об условиях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При информировании по телефону должностное лицо Администрации предоставляет информацию: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номерах, под которыми зарегистрированы отдельные дела о проведении проверок;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нормативных правовых актах, на основании которых </w:t>
      </w:r>
      <w:r w:rsidR="009B776C" w:rsidRP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дминистрация осуществляет муниципальный контроль;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необходимости представления дополнительных документов и сведений.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Информирование по иным вопросам осуществляется только на основании письменного обращения или устного обращения непосредственно в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 На официальном сайте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размещается следующая информация: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правовые акты и методические документы, регулирующие осуществление муниципального контроля;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 настоящего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адрес, режим работы, номера телефонов Администрации;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проведения плановых проверок Администрации.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Информация о процедуре осуществления муниципального контроля предоставляется на безвозмездной основе.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Срок осуществления муниципального контроля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действий при осуществлении муниципального контроля (подготовка к проведению мероприятий по муниципальному контролю, мероприятия по муниципальному контролю и последующие действия по результатам муниципального контроля) осуществляется в течение 30 дней со дня регистрации обращения, заявления, являющегося основанием для осуществления муниципального контроля (при внеплановых проверках), или со дня принятия распоряжения о проведении проверки (при плановых проверках).</w:t>
      </w:r>
      <w:proofErr w:type="gramEnd"/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для рассмотрения обращения необходимо проведение специальных экспертиз и расследований, истребование дополнительных материалов, либо принятие иных мер, указанный срок может быть продлен Главой администрации на срок не более 30 дней.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Основанием для отказа в проведении проверок является отсутствие юридических фактов, указанных в пункте 3.1 настоящего Административного регламента, а также отсутствие полномочий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 случаях нарушений обязательных требований, установленных законодательством и иными нормативными правовыми актами Российской Федерации, если проверка соблюдения таких требований не относится к </w:t>
      </w:r>
      <w:proofErr w:type="spell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компетенции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Муниципальный контроль осуществляется без взимания платы.</w:t>
      </w:r>
    </w:p>
    <w:p w:rsidR="009171F3" w:rsidRPr="009171F3" w:rsidRDefault="009171F3" w:rsidP="009171F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Административные процедуры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При осуществлении муниципального контроля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дминистрацией сельсовета выполняются следующие административные процедуры: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проверок деятельности юридических лиц и индивидуальных предпринимателей в сфере использования автомобильных дорог местного значения (в отношении деятельности физических лиц планирование проверок не осуществляется);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распоряжения о проведении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согласование внеплановой выездной проверки с органом прокуратуры (при проверках юридических лиц и индивидуальных предпринимателей);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проверки и оформление ее результатов;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выдача предписаний об устранении выявленных нарушений;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устранением выявленных нарушений.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Юридическими фактами, являющимися основаниями для проведения проверок соблюдения требований, установленных муниципальными правовыми актами в сфере использования автомобильных дорог местного значения, являются: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проведения проверок деятельности юридических лиц и индивидуальных предпринимателей, подготовленный в установленном порядке;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истечение срока исполнения ранее выданного предписания об устранении выявленного нарушения требований, установленных муниципальными правовыми актами, допущенного юридическими лицами, индивидуальными предпринимателями и гражданами при осуществлении ими деятельности в сфере использования автомобильных дорог местного значения, в том числе истечение срока исполнения требований, установленных муниципальными правовыми актами, принятыми в отношении конкретных лиц (предписывающими распоряжениями, постановлениями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сельсовета);</w:t>
      </w:r>
      <w:proofErr w:type="gramEnd"/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обращений и заявлений граждан, в том числе индивидуальных предпринимателей, юридических лиц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от органов государственной власти, органов местного самоуправления, организаций и граждан сведений, свидетельствующих о несоблюдении гражданами, осуществляющими деятельность в сфере использования автомобильных дорог местного значения, требований, установленных муниципальными правовыми актами.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Проверка является внеплановой, если она проводится на основании юридических фактов, указанных в настоящем пункте, и не включена в ежегодный план проверок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и заявления, не позволяющие установить лицо, обратившееся в Администрацию, не могут служить основанием для проведения внеплановой проверки.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Плановые проверки проводятся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на основании ежегодных планов проверок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1 августа года, предшествующего году проведения плановых проверок,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дминистрация сельсовета, подготавливает план проверок в сфере использования автодорог на следующий год и направляет его Главе администрации.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общего ежегодного плана проверок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сельсовета в срок до 1 сентября года, предшествующего году проведения плановых проверок, направляется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в прокуратуру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для формирования Генеральной прокуратурой Российской Федерации ежегодного сводного плана проведения плановых проверок.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ежегодный план проверок </w:t>
      </w:r>
      <w:r w:rsidR="009B7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сельсовета (далее - ежегодный план) утверждается распоряжением главы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включения плановой проверки в ежегодный план является истечение трех лет со дня: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регистрации юридического лица, индивидуального предпринимателя;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окончания проведения последней плановой проверки юридического лица, индивидуального предпринимателя.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Издание распоряжения о проведении проверки.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Юридическими фактами для исполнения процедуры издания распоряжения о проведении проверки являются: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наступление определенного этапа ежегодного плана проверок (при проверках юридических лиц и индивидуальных предпринимателей);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наступление оснований для проведения внеплановой проверки (при проверках юридических лиц, индивидуальных предпринимателей и граждан), указанных в пункте 3.1 настоящего Административного регламента.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Проверка осуществляется на основании распоряжения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лавы администрации.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о проведении проверки юридических лиц и индивидуальных предпринимателей подготавливается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о проведении проверки деятельности гражданина в сфере использования автодорог подготавливается по указанной утвержденной форме по аналогии.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распоряжении о проведении проверки указываются: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органа муниципального контроля;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и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юридического лица или фамилия, имя, отчество индивидуального предпринимателя, физического лица, в отношении которых проводится проверка;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цели, задачи, предмет проверки и срок ее проведения;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правовые основания проведения проверки, в том числе подлежащие проверке обязательные требования, установленные нормативными правовыми актами;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проведения и перечень мероприятий по контролю, необходимых для достижения целей и задач проведения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административных регламентов проведения мероприятий по муниципальному контролю;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документов, предоставление которых юридическими и физическими лицами, индивидуальными предпринимателями необходимо для достижения целей и задач проведения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даты начала и окончания проведения проверки.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Внеплановая выездная проверка юридических лиц, индивидуальных предпринимателей, проводимая по основаниям, предусмотренным подпунктами "а", "б" пункта 2 части 2 статьи 10 Федерального закона от 26 декабря 2008 г.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294-Ф3 "О защите прав юридических лиц и индивидуальных предпринимателей при осуществлении государственного контроля (надзора) и муниципального контроля", может быть проведена только после согласования с органом прокуратуры по месту осуществления деятельности таких юридических лиц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индивидуальных предпринимателей: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В день подписания распоряжения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лавы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о проведении внеплановой выездной проверки юридических лиц, индивидуальных предпринимателей в целях согласования ее проведения комитет представляет в прокуратуру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по месту осуществления деятельности субъектов малого или среднего предпринимательства заявление о согласовании проведения внеплановой выездной проверки. К этому заявлению прилагаются копия распоряжения о проведении внеплановой выездной проверки и документы, которые содержат сведения, послужившие основанием ее проведения;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Заявление о согласовании с прокуратурой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проведения внеплановой выездной проверки подготавливается по форме, утвержденной приказом Минэкономразвития России от 30.04.2009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основанием для проведения внеплановой выездной проверки является причинение вреда жизни, здоровью граждан, вреда животным, 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растениям, окружающей среде, объектам культурного наследия (памятникам истории и культуры) народов Российской Федерации, безопасности государства, возникновение чрезвычайных ситуаций природного и техногенного характера или обнаружение нарушений обязательных требований, установленных муниципальными правовыми актами, в момент совершения таких нарушений, в связи с необходимостью принятия неотложных мер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дминистрация сельсовета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вправе приступить к проведению внеплановой выездной проверки незамедлительно.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извещение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прокуратуры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о проведении мероприятий по контролю осуществляется посредством направления документов в прокуратуру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в течение двадцати четырех часов.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Проведение проверки осуществляется должностным лицом или должностными лицами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указанными в распоряжении о проведении проверки: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Проверки в отношении юридических лиц и индивидуальных предпринимателей осуществляются с соблюдением требований Федерального закона от 26 декабря 2008 г.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Проверки в отношении граждан осуществляются с соблюдением требований Кодекса Российской Федерации об административных правонарушениях;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Проверка проводится в сроки, указанные в распоряжении о проведении проверки. Срок проведения проверки не может превышать двадцать рабочих дней.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</w:t>
      </w:r>
      <w:proofErr w:type="spell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микропредприятия</w:t>
      </w:r>
      <w:proofErr w:type="spell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год. В случаях, установленных законодательством Российской Федерации, срок проведения плановой выездной проверки может быть продлен, но не более чем на двадцать рабочих дней, в отношении малых предприятий, </w:t>
      </w:r>
      <w:proofErr w:type="spell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микропредприятий</w:t>
      </w:r>
      <w:proofErr w:type="spell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более чем на пятнадцать часов;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6.4. О проведении плановой проверки юридическое лицо, индивидуальный предприниматель, физическое лицо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проведении внеплановой выездной проверки, не требующей согласования с органами прокуратуры (проверка исполнения предписания, в том числе предписывающего распоряжения, постановления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принятого в отношении конкретного лица и содержащего сроки исполнения требований), юридическое и физическое лица, индивидуальный 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предприниматель уведомляются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дминистрацией сельсовета не менее чем за двадцать четыре часа до начала ее проведения любым доступным способом.</w:t>
      </w:r>
      <w:proofErr w:type="gramEnd"/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проведении внеплановой выездной проверки, требующей согласования с прокуратурой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области, проводимой по обращениям, указывающим на возможность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юридическое и физическое лица, индивидуальный предприниматель уведомляются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дминистрацией сельсовета не позднее чем в течение трех рабочих дней до начала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проведения посредством направления копии распоряжения о начале проведения внеплановой проверки заказным почтовым отправлением с уведомлением о вручении или иным доступным способом;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6.5.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результате деятельности физического лица, юридического лица, индивидуального предпринимателя причинен или причиняется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юридических и физических лиц, индивидуальных предпринимателей о начале проведения внеплановой выездной проверки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требуется;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6.6. В случае проведения внеплановой выездной проверки членов </w:t>
      </w:r>
      <w:proofErr w:type="spell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саморегулируемой</w:t>
      </w:r>
      <w:proofErr w:type="spell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обязана уведомить </w:t>
      </w:r>
      <w:proofErr w:type="spell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саморегулируемую</w:t>
      </w:r>
      <w:proofErr w:type="spell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6.7. Заверенная оттиском печати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копия распоряжения о проведении проверки вручается под роспись должностным лицом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руководителю или иному должностному лицу юридического лица, либо индивидуальному предпринимателю, либо гражданину одновременно с предъявлением служебного удостоверения.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требованию подлежащих проверке лиц должностные лица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обязаны представить информацию об органе, уполномоченном осуществлять муниципальный контроль, в целях подтверждения своих полномочий;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6.8. По результатам проведенной проверки юридического лица и индивидуального предпринимателя составляется акт по форме, утвержденной приказом Минэкономразвития России от 30.04.2009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по результатам проведения проверки деятельности гражданина при пользовании автомобильными дорогами местного значения в границах населенных пунктов сельсовета подготавливается по указанной утвержденной форме по аналогии;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6.9. В акте указываются: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дата, время и место составления акта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органа, проводящего проверку;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и номер распоряжения, на основании которого проведена проверка;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и номер согласования с органом прокуратуры (при его необходимости);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и должность муниципального инспектора, проводившего проверку;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проверяемого юридического лица или фамилия, имя, отчество индивидуального предпринимателя; фамилия, имя, отчество физического лица, а также фамилия, имя, отчество и должность руководителя, иного должностного лица или уполномоченного представителя юридического лица, физического лица, индивидуального предпринимателя,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присутствовавших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дата, время, продолжительность и место проведения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результатах проверки, в том числе о выявленных нарушениях обязательных требований, установленных нормативными правовыми актами, об их характере, о лицах, допустивших указанные нарушения;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ознакомлении или об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внесения такой записи в связи с отсутствием у юридического лица, индивидуального предпринимателя указанного журнала;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 должностного лица или должностных лиц, проводивших проверку;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6.10. К акту проверки прилагаются протоколы или заключения проведенных исследований, испытаний и экспертиз, объяснения лиц, на которых возлагается ответственность за совершение нарушений, предписания об устранении выявленных нарушений и иные связанные с результатами проверки документы или их копии;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6.11. Акт проверки оформляется непосредственно после ее завершения в двух экземплярах. 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лицу, его уполномоченному представителю под расписку об ознакомлении либо об отказе в ознакомлении с актом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6.12.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 (при наличии документов о надлежащем уведомлении), а также в случае отказа лица, в отношении которого проводилась 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проверка,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которое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приобщается вместе с экземпляром акта к материалам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6.13. При выявлении нарушений требований, установленных муниципальными правовыми актами, за которые предусмотрена административная ответственность, акт проверки, а при необходимости, и иные материалы проверки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6.14.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непредставления юридическими лицами, индивидуальными предпринимателями и гражданами, их уполномоченными представителями, в отношении которых проводится выездная проверка, возможности муниципальному инспектору, проводящим выездную проверку, ознакомиться с документами, связанными с целями, задачами и предметом выездной проверки (если выездной проверке не предшествовало проведение документарной проверки), а также не обеспечения доступа проводящих выездную проверку должностных лиц и участвующих в выездной проверке экспертов, представителей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экспертных организаций на территорию, в используемые юридическими лицами, индивидуальными предпринимателями и гражданами при осуществлении ими деятельности здания, строения, сооружения, помещения, к используемому оборудованию, подобным объектам, должностные лица органа муниципального контроля составляют а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 пр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оизвольной форме о неповиновении законному распоряжению должностного лица органа, осуществляющего муниципальный контроль.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акт, приказ о проверке, документ, подтверждающий надлежащее уведомление о проверке, иные документы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ответственности. 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В случае выявления при проведении проверки нарушений юридическим и физическим лицами, индивидуальным предпринимателем, в отношении которого проводилась проверка, требований, установленных муниципальными правовыми актами, должностные лица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проводившие проверку, обязаны выдать предписание об устранении выявленных нарушений с установлением обоснованных сроков их устранения: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Предписание об устранении выявленных нарушений должно содержать перечень выявленных нарушений и сроки их устранения, с указанием нормативных правовых актов, требования которых нарушены;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 Предписание подписывается Главой администрации;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Форма предписания приведена в Приложении к данному регламенту (Приложение 2, 3);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Предписание вручается физическому лицу, законному представителю юридического лица или индивидуальному предпринимателю под расписку.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отказа от получения предписания об устранении выявленных нарушений, а также в случае отказа проверяемого лица дать расписку о получении указанного 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предписания,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вручении, которое приобщается к материалам проверки.</w:t>
      </w:r>
      <w:proofErr w:type="gramEnd"/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требований, установленных муниципальными правовыми актами, принятыми в отношении конкретных лиц, содержащими срок исполнения (предписывающими распоряжениями и постановлениями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сельсовета), осуществляется в порядке контроля за исполнением ранее выданных предписаний об устранении нарушений: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В течение пятнадцати дней с момента истечения срока устранения нарушения требований, установленных муниципальными правовыми актами, указанного в предписании об устранении нарушения или в соответствующем предписывающем распоряжении, постановлении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проводится проверка устранения ранее выявленного нарушения - исполнения предписания;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8.2. В случае невозможности устранения нарушения в установленный срок нарушитель заблаговременно направляет в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ходатайство с просьбой о продлении срока устранения нарушения. К ходатайству прилагаются документы, подтверждающие принятие нарушителем исчерпывающих мер для устранения нарушения в установленный срок.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Лицо, выдавшее предписание об устранении нарушения, рассматривает поступившее ходатайство и выносит решение о продлении срока устранения нарушения или об отклонении ходатайства и оставлении срока устранения нарушения без изменения;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В случае невозможности исполнения в установленный срок требований соответствующего предписывающего распоряжения, постановления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указанное ходатайство направляется в Администрацию сельсовета.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ходатайства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 установленном порядке вносятся изменения в указанное распоряжение, постановление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сельсовета либо ходатайство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отклоняется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срок исполнения требований остается без изменения;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При устранении допущенного нарушения составляется акт проверки соблюдения требований, установленных муниципальными правовыми актами, с приложением документов, подтверждающих устранение нарушения;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не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устранения нарушений акт проверки и иные материалы проверки направляются в орган, уполномоченный составлять протокол об административном правонарушении, и юристу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для обращения в суд в целях устранения правонарушения.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При осуществлении муниципального контроля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могут проводиться мероприятия в форме документальной проверки: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9.1. Документальная проверка проводится по месту нахождения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сельсовета;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проведения документальной проверки должностными лицами комитета рассматриваются архивные документы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сельсовета, относящиеся к деятельности юридического лица, индивидуального предпринимателя, гражданина в сфере использования автомобильных дорог местного значения (правоустанавливающие документы на земельные участки и объекты, разрешительные документы по проектированию и строительству, заключения и согласования заинтересованных организаций, документы о приемке объекта в эксплуатацию, материалы предыдущих проверок и иные документы);</w:t>
      </w:r>
      <w:proofErr w:type="gramEnd"/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9.3. Если сведения, содержащиеся в архивных документах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сельсовета, не позволяют оценить соблюдение юридическим лицом, индивидуальным предпринимателем, гражданином требований, установленных муниципальными правовыми актами, муниципальный инспектор направляет в адрес юридического лица, в адрес индивидуального предпринимателя, гражданина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приказа о проведении проверки;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9.4. В течение десяти рабочих дней со дня получения мотивированного запроса юридическое лицо, индивидуальный предприниматель, гра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жданин обязаны направить в 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дминистрацию сельсовета указанные в запросе документы;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непредставления юридическими лицами, индивидуальными предпринимателями и гражданами, в отношении которых проводится документарная проверка, указанных в запросе документов должностные лица органа муниципального контроля составляют а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 пр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оизвольной форме о не исполнении требований муниципального инспектора.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Указанный акт, приказ о проверке, документ, подтверждающий получение запроса, иные документы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ответственности;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9.5. Указанные в запросе документы представляются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лица, или подписью физического лица, его уполномоченного представителя;</w:t>
      </w:r>
    </w:p>
    <w:p w:rsidR="009171F3" w:rsidRPr="009171F3" w:rsidRDefault="009E6730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9.6. Должностные лица а</w:t>
      </w:r>
      <w:r w:rsidR="009171F3"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сельсовета, проводящие документальную проверку, обязаны рассмотреть представленные пояснения и документы. В случае если после рассмотрения представленных пояснений и документов либо при отсутствии пояснений должностные лица комитета установят признаки нарушения обязательных требований, установленных муниципальными 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овыми актами, должностные лица а</w:t>
      </w:r>
      <w:r w:rsidR="009171F3"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сельсовета вправе провести выездную проверку на основании отдельного приказа о проведении выездной проверки.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 назначении выездной проверки также может быть принято в случаях, если лицо, в отношении которого проводится проверка, не представило запрашиваемые документы в установленные законодательством Российской Федерации сроки.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этом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внеплановая выездная проверка проводится в соответствии с требованиями о проведении внеплановой выездной проверки с соблюдением требований пункта 3.5 настоящего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регламента;</w:t>
      </w:r>
    </w:p>
    <w:p w:rsid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9.7. Если в ходе документарной проверки должностными лицами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сельсовета получена исчерпывающая информация по предмету проверки, то по результатам проверки составляется акт, при обнаружении нарушений направляется предписание и принимаются все меры по устранению выявленных нарушений.</w:t>
      </w:r>
    </w:p>
    <w:p w:rsidR="009E6730" w:rsidRPr="009171F3" w:rsidRDefault="009E6730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E6730" w:rsidRDefault="009171F3" w:rsidP="009171F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7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Порядок и формы </w:t>
      </w:r>
      <w:proofErr w:type="gramStart"/>
      <w:r w:rsidRPr="009E67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9E67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осуществлением</w:t>
      </w:r>
    </w:p>
    <w:p w:rsidR="009171F3" w:rsidRDefault="009171F3" w:rsidP="009171F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E67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контроля</w:t>
      </w:r>
    </w:p>
    <w:p w:rsidR="009E6730" w:rsidRPr="009E6730" w:rsidRDefault="009E6730" w:rsidP="009171F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Текущий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последовательности административных действий, определенных административными процедурами по проведению проверок, и принятием в ходе их исполнения решений осуществляется должностными лицами администрации.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Контроль осуществляется путем проверки должностными лицами департамента соблюдения и исполнения специалистами администрации законодательства Российской Федерации, Новосибирской области, муниципальных правовых актов и положений административного регламента.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полнотой и качеством проведения проверок включает в себя проверку, выявление и установление нарушений прав заявителей, принятие решений об устранении соответствующих нарушений.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Для проведения проверки приказом Главы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создается комиссия.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Периодичность проведения проверок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проверки подписывается всеми членами комиссии.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При выявлении нарушений по результатам проведения проверок виновные лица привлекаются к дисциплинарной ответственности.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Контроль за осуществлением муниципального контроля, в том числе со стороны граждан, их объединений и организаций, осуществляется посредством открытости деятельности администрации при осуществлении муниципального контроля, получения полной, актуальной и достоверной информации о порядке осуществления муниципального контроля и возможности досудебного рассмотрения (внесудебного) обжалования решений и действий (бездействия) администрац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 ее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должностных лиц.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4.9.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Граждане, их объединения и организации вправе в письменной форме или в форме электронного документа, а также устно обратиться в администрацию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для проведения проверки соблюдения и исполнения законодательства Российской Федерации, Новосибирской области, муниципальных правовых актов и положений административного регламента, 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полноты и качества осуществления муниципального контроля в случае нарушения прав и законных интересов проверяемых лиц.</w:t>
      </w:r>
      <w:proofErr w:type="gramEnd"/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4.10. Письменное обращение граждан, их объединений и организаций подлежит обязательной регистрации в течение трех дней с момента поступления в администрацию.</w:t>
      </w:r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4.11.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проведения внеплановой проверки по конкретному обращению, в течение 30 дней со дня регистрации письменного обращения обратившемуся направляется по почте, а в случае направления обращения в форме электронного документа - по адресу электронной почты, указанному в обращении, или в письменной форме по почтовому адресу, указанному в обращении, информация о результатах проверки, проведенной по обращению.</w:t>
      </w:r>
      <w:proofErr w:type="gramEnd"/>
    </w:p>
    <w:p w:rsidR="009171F3" w:rsidRP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4.12. При устном обращении содержание устного обращения заносится в карточку личного приема.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заявителя, граждан, их объединений и организаций дается устно в ходе личного приема, о чем делается запись в карточке личного приема. В остальных случаях дается письменный ответ по существу поставленных в обращении вопросов.</w:t>
      </w:r>
    </w:p>
    <w:p w:rsidR="009171F3" w:rsidRDefault="009171F3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4.13. При проведении внеплановой проверки по конкретному обращению заинтересованного лица, информация о результатах проверки направляется заинтересованному лицу по почте в течение 30 дней со дня регистрации письменного обращения.</w:t>
      </w:r>
    </w:p>
    <w:p w:rsidR="009E6730" w:rsidRPr="009171F3" w:rsidRDefault="009E6730" w:rsidP="009171F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9171F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Досудебный (внесудебный) порядок обжалования решений и</w:t>
      </w:r>
    </w:p>
    <w:p w:rsidR="009171F3" w:rsidRDefault="009171F3" w:rsidP="009171F3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действий (бездействия) мэр</w:t>
      </w:r>
      <w:proofErr w:type="gramStart"/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ии и ее</w:t>
      </w:r>
      <w:proofErr w:type="gramEnd"/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должностных лиц</w:t>
      </w:r>
    </w:p>
    <w:p w:rsidR="009E6730" w:rsidRPr="009171F3" w:rsidRDefault="009E6730" w:rsidP="009171F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Субъекты проверок вправе обжаловать решения, действия (бездействие) должностных лиц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осуществляющих муниципальный земельный контроль, в досудебном (внесудебном) порядке.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Субъекты проверок вправе обратиться с жалобой в администрацию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 письменной форме на бумажном носителе, в электронной форме лично или направить жалобу по почте, с использованием информационно-телекоммуникационной сети Интернет, официальный сайт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заявители не удовлетворены решением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принятым в ходе рассмотрения обращения, или жалоба оставлена без рассмотрения, то заявители вправе обратиться в органы прокуратуры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Основанием для начала процедуры досудебного (внесудебного) обжалования могут являться: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уведомления субъекта проверки о начале проведения проверки;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превышение сроков проведения проверки;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проверки с грубыми нарушениями требований Федерального закона Российской Федерации от 26.12.2008 № 294-ФЗ.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Письменная жалоба должна содержать: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органа, наименование должности, фамилию, имя, отчество должностного лица проводившего проверку, решения, действия (бездействие) которого обжалуются;</w:t>
      </w:r>
      <w:proofErr w:type="gramEnd"/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фамилию, имя, отчество субъекта проверки, подающего жалобу, его место жительства (место нахождения), почтовый адрес и (или) адрес электронной почты, по которому должен быть направлен ответ;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обжалуемых решениях, действиях (бездействии):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доводы, на основании которых субъект проверки не согласен с решением, действием (бездействием);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личную подпись заявителя или его представителя (печать - при наличии) и дату.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Субъектом проверки могут быть представлены документы, подтверждающие его доводы, изложенные в жалобе, или их копии. В таком случае в жалобе приводится перечень прилагаемых к ней документов.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Жалоба, поступившая в администрацию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исключительных случаях, а также в случае направления запроса другим государственным органам и иным должностным лицам для получения необходимых для рассмотрения обращения документов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лава </w:t>
      </w:r>
      <w:r w:rsidR="009E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вправе продлить срок рассмотрения жалобы не более чем на 30 дней, уведомив об этом заявителя.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обжалования, юрисдикция суда и порядок оформления соответствующих заявлений устанавливаются законодательством Российской Федерации.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Содержание устной жалобы заносится в карточку личного приема субъекта проверки. Если изложенные в устной жалобе факты и обстоятельства являются очевидными и не требуют дополнительной проверки, ответ на жалобу, с согласия субъекта проверки, может быть дан устно в ходе личного приема данного субъекта. В остальных случаях дается письменный ответ по существу поставленных в жалобе вопросов.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 результатам рассмотрения жалобы принимается решение об удовлетворении требований заявителя либо об отказе в удовлетворении требований, о чем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7. В случае если текст жалобы не поддается прочтению, ответ на жалобу не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дается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не подлежит направлению на рассмотрение должностному лицу в соответствии с его компетенцией, о чем в течение семи дней со дня регистрации в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жалобы сообщается заявителю, направившему жалобу, если его фамилия и почтовый адрес поддаются прочтению.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тексте жалобы содержатся нецензурные либо оскорбительные выражения, угрозы жизни, здоровью и имуществу должностного лица, а также членов его семьи, Глава сельсовета, заместитель главы администрации сельсовета вправе оставить обращение без ответа по существу поставленных в нем вопросов, направив заявителю сообщение о недопустимости злоупотребления правом.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тексте жалобы содержится вопрос, на который заявителю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Глава сельсовета, заместитель главы администрации сельсовета,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ранее направляемые жалобы направлялись в один и тот же орган, одному и тому же должностному лицу. О данном решении уведомляется заявитель, направивший жалобу.</w:t>
      </w:r>
    </w:p>
    <w:p w:rsidR="009171F3" w:rsidRPr="009171F3" w:rsidRDefault="009171F3" w:rsidP="009171F3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 жалобе не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указаны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9171F3" w:rsidRPr="009171F3" w:rsidRDefault="009171F3" w:rsidP="009171F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Для обращения в суд с жалобой устанавливаются следующие сроки:</w:t>
      </w:r>
    </w:p>
    <w:p w:rsidR="009171F3" w:rsidRPr="009171F3" w:rsidRDefault="009171F3" w:rsidP="009171F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месяца со дня, когда гражданину стало известно о нарушении его права;</w:t>
      </w:r>
    </w:p>
    <w:p w:rsidR="009171F3" w:rsidRPr="009171F3" w:rsidRDefault="009171F3" w:rsidP="009171F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месяц со дня получения гражданином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гражданином не был получен на нее письменный ответ.</w:t>
      </w:r>
    </w:p>
    <w:p w:rsidR="009171F3" w:rsidRPr="009171F3" w:rsidRDefault="009171F3" w:rsidP="009171F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Пропущенный по уважительной причине срок подачи жалобы может быть восстановлен судом.</w:t>
      </w:r>
    </w:p>
    <w:p w:rsidR="009171F3" w:rsidRPr="009171F3" w:rsidRDefault="009171F3" w:rsidP="009171F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Подсудность дела по соответствующей жалобе юридических лиц,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9171F3" w:rsidRPr="00E87529" w:rsidRDefault="009171F3" w:rsidP="008860AA">
      <w:pPr>
        <w:pageBreakBefore/>
        <w:ind w:firstLine="709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8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:rsidR="009171F3" w:rsidRPr="00E87529" w:rsidRDefault="009171F3" w:rsidP="008860AA">
      <w:pPr>
        <w:ind w:firstLine="709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8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971CC9" w:rsidRDefault="00971CC9" w:rsidP="008860AA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71F3" w:rsidRPr="00E87529" w:rsidRDefault="009171F3" w:rsidP="008860AA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5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Блок-схема последовательности административных процедур при осуществлении муниципального контроля </w:t>
      </w:r>
    </w:p>
    <w:p w:rsidR="00E87529" w:rsidRPr="00E87529" w:rsidRDefault="00E87529" w:rsidP="00E87529">
      <w:pPr>
        <w:autoSpaceDE w:val="0"/>
        <w:autoSpaceDN w:val="0"/>
        <w:adjustRightInd w:val="0"/>
        <w:ind w:firstLine="540"/>
        <w:jc w:val="right"/>
        <w:rPr>
          <w:sz w:val="10"/>
          <w:szCs w:val="10"/>
        </w:rPr>
      </w:pPr>
    </w:p>
    <w:p w:rsidR="00E87529" w:rsidRPr="008F501D" w:rsidRDefault="004C1CC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57" style="position:absolute;left:0;text-align:left;margin-left:260.85pt;margin-top:3.4pt;width:211.75pt;height:53pt;flip:y;z-index:251796480">
            <v:textbox style="mso-next-textbox:#_x0000_s1157">
              <w:txbxContent>
                <w:p w:rsidR="000656EA" w:rsidRPr="00E8752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8752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Обращения, заявления о фактах возникновения угрозы причинения вреда окружающей среде</w:t>
                  </w:r>
                </w:p>
                <w:p w:rsidR="000656EA" w:rsidRPr="00B4605F" w:rsidRDefault="000656EA" w:rsidP="00E87529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rect id="_x0000_s1163" style="position:absolute;left:0;text-align:left;margin-left:18.7pt;margin-top:3.4pt;width:224.4pt;height:45pt;z-index:251802624">
            <v:textbox style="mso-next-textbox:#_x0000_s1163">
              <w:txbxContent>
                <w:p w:rsidR="000656EA" w:rsidRPr="00E8752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8752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Составление ежегодного плана </w:t>
                  </w:r>
                </w:p>
                <w:p w:rsidR="000656EA" w:rsidRPr="00E8752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8752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проведения проверок</w:t>
                  </w:r>
                </w:p>
              </w:txbxContent>
            </v:textbox>
          </v:rect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4C1CC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73" style="position:absolute;left:0;text-align:left;z-index:251812864" from="130.9pt,14.2pt" to="130.9pt,23.2pt">
            <v:stroke endarrow="block"/>
          </v:line>
        </w:pict>
      </w:r>
    </w:p>
    <w:p w:rsidR="00E87529" w:rsidRPr="008F501D" w:rsidRDefault="004C1CC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58" style="position:absolute;left:0;text-align:left;margin-left:260.85pt;margin-top:13.7pt;width:211.75pt;height:26.15pt;z-index:251797504">
            <v:textbox style="mso-next-textbox:#_x0000_s1158">
              <w:txbxContent>
                <w:p w:rsidR="000656EA" w:rsidRPr="00E8752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8752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Поручение </w:t>
                  </w:r>
                </w:p>
                <w:p w:rsidR="000656EA" w:rsidRPr="000F20BF" w:rsidRDefault="000656EA" w:rsidP="00E87529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rect id="_x0000_s1159" style="position:absolute;left:0;text-align:left;margin-left:18.7pt;margin-top:5.15pt;width:224.4pt;height:34.7pt;z-index:251798528">
            <v:textbox style="mso-next-textbox:#_x0000_s1159">
              <w:txbxContent>
                <w:p w:rsidR="000656EA" w:rsidRPr="00E8752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8752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Распоряжение об утверждении плана проведения  проверок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line id="_x0000_s1177" style="position:absolute;left:0;text-align:left;z-index:251816960" from="383.35pt,5.15pt" to="383.35pt,13.7pt">
            <v:stroke endarrow="block"/>
          </v:line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4C1CC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78" style="position:absolute;left:0;text-align:left;z-index:251817984" from="383.35pt,5.65pt" to="383.35pt,86.8pt">
            <v:stroke endarrow="block"/>
          </v:line>
        </w:pict>
      </w:r>
      <w:r>
        <w:rPr>
          <w:noProof/>
          <w:sz w:val="28"/>
          <w:szCs w:val="28"/>
          <w:lang w:eastAsia="zh-CN"/>
        </w:rPr>
        <w:pict>
          <v:rect id="_x0000_s1161" style="position:absolute;left:0;text-align:left;margin-left:18.7pt;margin-top:14.8pt;width:224.4pt;height:36.35pt;z-index:251800576">
            <v:textbox style="mso-next-textbox:#_x0000_s1161">
              <w:txbxContent>
                <w:p w:rsidR="000656EA" w:rsidRPr="00E8752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8752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Согласование плана проверок с органами прокуратуры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line id="_x0000_s1174" style="position:absolute;left:0;text-align:left;z-index:251813888" from="130.9pt,5.65pt" to="130.9pt,14.8pt">
            <v:stroke endarrow="block"/>
          </v:line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4C1CC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75" style="position:absolute;left:0;text-align:left;z-index:251814912" from="130.9pt,16.95pt" to="130.9pt,25.8pt">
            <v:stroke endarrow="block"/>
          </v:line>
        </w:pict>
      </w:r>
    </w:p>
    <w:p w:rsidR="00E87529" w:rsidRPr="008F501D" w:rsidRDefault="004C1CC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62" style="position:absolute;left:0;text-align:left;margin-left:18.7pt;margin-top:8.75pt;width:224.4pt;height:30.35pt;z-index:251801600">
            <v:textbox style="mso-next-textbox:#_x0000_s1162">
              <w:txbxContent>
                <w:p w:rsidR="000656EA" w:rsidRPr="006B261A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B261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Размещение плана проверок на сайте </w:t>
                  </w:r>
                </w:p>
              </w:txbxContent>
            </v:textbox>
          </v:rect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4C1CC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60" style="position:absolute;left:0;text-align:left;margin-left:18.7pt;margin-top:14.05pt;width:450.35pt;height:27pt;z-index:251799552">
            <v:textbox style="mso-next-textbox:#_x0000_s1160">
              <w:txbxContent>
                <w:p w:rsidR="000656EA" w:rsidRPr="008860AA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860A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Подготовка решения о проведении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line id="_x0000_s1176" style="position:absolute;left:0;text-align:left;z-index:251815936" from="130.9pt,4.9pt" to="130.9pt,14.05pt">
            <v:stroke endarrow="block"/>
          </v:line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4C1CC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82" style="position:absolute;left:0;text-align:left;z-index:251822080" from="383.35pt,6.85pt" to="383.35pt,18.7pt">
            <v:stroke endarrow="block"/>
          </v:line>
        </w:pict>
      </w:r>
      <w:r>
        <w:rPr>
          <w:noProof/>
          <w:sz w:val="28"/>
          <w:szCs w:val="28"/>
        </w:rPr>
        <w:pict>
          <v:line id="_x0000_s1181" style="position:absolute;left:0;text-align:left;z-index:251821056" from="130.9pt,6.85pt" to="130.9pt,18.7pt">
            <v:stroke endarrow="block"/>
          </v:line>
        </w:pict>
      </w:r>
    </w:p>
    <w:p w:rsidR="00E87529" w:rsidRPr="008F501D" w:rsidRDefault="004C1CC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80" style="position:absolute;left:0;text-align:left;margin-left:265.75pt;margin-top:1.65pt;width:203.3pt;height:22.55pt;z-index:251820032">
            <v:textbox style="mso-next-textbox:#_x0000_s1180">
              <w:txbxContent>
                <w:p w:rsidR="000656EA" w:rsidRPr="000656EA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56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проведении внеплановой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79" style="position:absolute;left:0;text-align:left;margin-left:18.7pt;margin-top:1.65pt;width:224.4pt;height:22.55pt;z-index:251819008">
            <v:textbox style="mso-next-textbox:#_x0000_s1179">
              <w:txbxContent>
                <w:p w:rsidR="000656EA" w:rsidRPr="000656EA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56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проведении плановой проверки</w:t>
                  </w:r>
                </w:p>
              </w:txbxContent>
            </v:textbox>
          </v:rect>
        </w:pict>
      </w:r>
    </w:p>
    <w:p w:rsidR="00E87529" w:rsidRPr="008F501D" w:rsidRDefault="000656EA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87" style="position:absolute;left:0;text-align:left;z-index:251827200" from="130.9pt,7.1pt" to="130.9pt,79.85pt">
            <v:stroke endarrow="block"/>
          </v:line>
        </w:pict>
      </w:r>
      <w:r>
        <w:rPr>
          <w:noProof/>
          <w:sz w:val="28"/>
          <w:szCs w:val="28"/>
        </w:rPr>
        <w:pict>
          <v:line id="_x0000_s1185" style="position:absolute;left:0;text-align:left;z-index:251825152" from="289.85pt,7.1pt" to="289.85pt,17pt">
            <v:stroke endarrow="block"/>
          </v:line>
        </w:pict>
      </w:r>
      <w:r>
        <w:rPr>
          <w:noProof/>
          <w:sz w:val="28"/>
          <w:szCs w:val="28"/>
        </w:rPr>
        <w:pict>
          <v:line id="_x0000_s1186" style="position:absolute;left:0;text-align:left;z-index:251826176" from="411.4pt,7.1pt" to="411.4pt,17pt">
            <v:stroke endarrow="block"/>
          </v:line>
        </w:pict>
      </w:r>
    </w:p>
    <w:p w:rsidR="00E87529" w:rsidRPr="008F501D" w:rsidRDefault="000656EA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84" style="position:absolute;left:0;text-align:left;margin-left:350.2pt;margin-top:-.1pt;width:130.9pt;height:54pt;z-index:251824128">
            <v:textbox style="mso-next-textbox:#_x0000_s1184">
              <w:txbxContent>
                <w:p w:rsidR="000656EA" w:rsidRPr="000656EA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56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по обращению, заявлению граждан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83" style="position:absolute;left:0;text-align:left;margin-left:243.1pt;margin-top:-.1pt;width:93.5pt;height:54pt;z-index:251823104">
            <v:textbox style="mso-next-textbox:#_x0000_s1183">
              <w:txbxContent>
                <w:p w:rsidR="000656EA" w:rsidRPr="000656EA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56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исполнения предписания</w:t>
                  </w:r>
                </w:p>
              </w:txbxContent>
            </v:textbox>
          </v:rect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0656EA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64" style="position:absolute;left:0;text-align:left;margin-left:81.1pt;margin-top:11.5pt;width:355.3pt;height:27pt;z-index:251803648">
            <v:textbox style="mso-next-textbox:#_x0000_s1164">
              <w:txbxContent>
                <w:p w:rsidR="000656EA" w:rsidRPr="000656EA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656E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Распоряжение о проведении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89" style="position:absolute;left:0;text-align:left;z-index:251829248" from="411.4pt,2.65pt" to="411.4pt,11.5pt">
            <v:stroke endarrow="block"/>
          </v:line>
        </w:pict>
      </w:r>
      <w:r>
        <w:rPr>
          <w:noProof/>
          <w:sz w:val="28"/>
          <w:szCs w:val="28"/>
        </w:rPr>
        <w:pict>
          <v:line id="_x0000_s1188" style="position:absolute;left:0;text-align:left;z-index:251828224" from="289.85pt,2.65pt" to="289.85pt,11.5pt">
            <v:stroke endarrow="block"/>
          </v:line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141D6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94" style="position:absolute;left:0;text-align:left;z-index:251834368" from="130.9pt,4.3pt" to="130.9pt,17.5pt">
            <v:stroke endarrow="block"/>
          </v:line>
        </w:pict>
      </w:r>
      <w:r w:rsidR="000656EA">
        <w:rPr>
          <w:noProof/>
          <w:sz w:val="28"/>
          <w:szCs w:val="28"/>
        </w:rPr>
        <w:pict>
          <v:line id="_x0000_s1196" style="position:absolute;left:0;text-align:left;z-index:251836416" from="354.05pt,4.3pt" to="354.05pt,17.5pt">
            <v:stroke endarrow="block"/>
          </v:line>
        </w:pict>
      </w:r>
    </w:p>
    <w:p w:rsidR="00E87529" w:rsidRPr="008F501D" w:rsidRDefault="00141D6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65" style="position:absolute;left:0;text-align:left;margin-left:265.75pt;margin-top:.4pt;width:215.35pt;height:50.85pt;z-index:251804672">
            <v:textbox style="mso-next-textbox:#_x0000_s1165">
              <w:txbxContent>
                <w:p w:rsidR="000656EA" w:rsidRPr="00141D6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1D6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Заявление о согласовании проведения внеплановой выездной проверки с органами прокуратуры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93" style="position:absolute;left:0;text-align:left;margin-left:27.1pt;margin-top:.4pt;width:221.75pt;height:24pt;z-index:251833344">
            <v:textbox style="mso-next-textbox:#_x0000_s1193">
              <w:txbxContent>
                <w:p w:rsidR="000656EA" w:rsidRPr="00141D6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1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уведомление о проведении проверки</w:t>
                  </w:r>
                </w:p>
              </w:txbxContent>
            </v:textbox>
          </v:rect>
        </w:pict>
      </w:r>
    </w:p>
    <w:p w:rsidR="00E87529" w:rsidRPr="008F501D" w:rsidRDefault="00141D69" w:rsidP="00E875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01" style="position:absolute;left:0;text-align:left;z-index:251841536" from="130.9pt,7.35pt" to="130.9pt,127.35pt">
            <v:stroke endarrow="block"/>
          </v:line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141D6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97" style="position:absolute;left:0;text-align:left;margin-left:336.6pt;margin-top:9.15pt;width:144.5pt;height:65.3pt;z-index:251837440">
            <v:textbox style="mso-next-textbox:#_x0000_s1197">
              <w:txbxContent>
                <w:p w:rsidR="000656EA" w:rsidRPr="00141D6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1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об отказе в проведении внеплановой выездной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rect id="_x0000_s1166" style="position:absolute;left:0;text-align:left;margin-left:144.65pt;margin-top:9.15pt;width:177.65pt;height:65.3pt;z-index:251805696">
            <v:textbox style="mso-next-textbox:#_x0000_s1166">
              <w:txbxContent>
                <w:p w:rsidR="000656EA" w:rsidRPr="00141D6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1D6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Разрешение органов прокуратуры о проведении внеплановой выездной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99" style="position:absolute;left:0;text-align:left;z-index:251839488" from="436.4pt,0" to="436.4pt,10.7pt">
            <v:stroke endarrow="block"/>
          </v:line>
        </w:pict>
      </w:r>
      <w:r>
        <w:rPr>
          <w:noProof/>
          <w:sz w:val="28"/>
          <w:szCs w:val="28"/>
        </w:rPr>
        <w:pict>
          <v:line id="_x0000_s1198" style="position:absolute;left:0;text-align:left;z-index:251838464" from="301.1pt,0" to="301.1pt,9.15pt">
            <v:stroke endarrow="block"/>
          </v:line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141D6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_x0000_s1222" style="position:absolute;left:0;text-align:left;z-index:251859968" from="436.4pt,6.1pt" to="436.4pt,19.85pt">
            <v:stroke endarrow="block"/>
          </v:line>
        </w:pict>
      </w:r>
      <w:r>
        <w:rPr>
          <w:noProof/>
          <w:sz w:val="28"/>
          <w:szCs w:val="28"/>
        </w:rPr>
        <w:pict>
          <v:line id="_x0000_s1202" style="position:absolute;left:0;text-align:left;z-index:251842560" from="234.05pt,6.1pt" to="234.05pt,19.85pt">
            <v:stroke endarrow="block"/>
          </v:line>
        </w:pict>
      </w:r>
    </w:p>
    <w:p w:rsidR="00E87529" w:rsidRPr="008F501D" w:rsidRDefault="00141D6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67" style="position:absolute;left:0;text-align:left;margin-left:18.7pt;margin-top:2.75pt;width:282.4pt;height:27pt;z-index:251806720">
            <v:textbox style="mso-next-textbox:#_x0000_s1167">
              <w:txbxContent>
                <w:p w:rsidR="000656EA" w:rsidRPr="00141D6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1D6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Проведение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00" style="position:absolute;left:0;text-align:left;margin-left:340.65pt;margin-top:2.75pt;width:140.45pt;height:27pt;z-index:251840512">
            <v:textbox style="mso-next-textbox:#_x0000_s1200">
              <w:txbxContent>
                <w:p w:rsidR="000656EA" w:rsidRPr="00141D6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1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не проводится</w:t>
                  </w:r>
                </w:p>
              </w:txbxContent>
            </v:textbox>
          </v:rect>
        </w:pict>
      </w: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_x0000_s1224" style="position:absolute;left:0;text-align:left;z-index:251862016" from="130.9pt,12.65pt" to="130.9pt,29.35pt">
            <v:stroke endarrow="block"/>
          </v:line>
        </w:pict>
      </w:r>
      <w:r>
        <w:rPr>
          <w:noProof/>
          <w:sz w:val="28"/>
          <w:szCs w:val="28"/>
          <w:lang w:eastAsia="ru-RU"/>
        </w:rPr>
        <w:pict>
          <v:line id="_x0000_s1225" style="position:absolute;left:0;text-align:left;z-index:251863040" from="234.05pt,12.65pt" to="234.05pt,29.35pt">
            <v:stroke endarrow="block"/>
          </v:line>
        </w:pict>
      </w:r>
    </w:p>
    <w:p w:rsidR="00E87529" w:rsidRPr="008F501D" w:rsidRDefault="00141D6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68" style="position:absolute;left:0;text-align:left;margin-left:18.7pt;margin-top:12.25pt;width:162.4pt;height:45pt;z-index:251807744">
            <v:textbox style="mso-next-textbox:#_x0000_s1168">
              <w:txbxContent>
                <w:p w:rsidR="000656EA" w:rsidRPr="00141D6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1D6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Проведение документарной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04" style="position:absolute;left:0;text-align:left;margin-left:215.05pt;margin-top:12.25pt;width:149.6pt;height:45pt;z-index:251844608">
            <v:textbox style="mso-next-textbox:#_x0000_s1204">
              <w:txbxContent>
                <w:p w:rsidR="000656EA" w:rsidRPr="00141D69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1D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выездной проверки</w:t>
                  </w:r>
                </w:p>
              </w:txbxContent>
            </v:textbox>
          </v:rect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_x0000_s1226" style="position:absolute;left:0;text-align:left;z-index:251864064" from="106.35pt,7.7pt" to="106.35pt,21.45pt">
            <v:stroke endarrow="block"/>
          </v:line>
        </w:pict>
      </w:r>
      <w:r>
        <w:rPr>
          <w:noProof/>
          <w:sz w:val="28"/>
          <w:szCs w:val="28"/>
          <w:lang w:eastAsia="ru-RU"/>
        </w:rPr>
        <w:pict>
          <v:line id="_x0000_s1227" style="position:absolute;left:0;text-align:left;z-index:251865088" from="265.75pt,7.7pt" to="265.75pt,21.45pt">
            <v:stroke endarrow="block"/>
          </v:line>
        </w:pict>
      </w:r>
    </w:p>
    <w:p w:rsidR="00E87529" w:rsidRPr="008F501D" w:rsidRDefault="00141D6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69" style="position:absolute;left:0;text-align:left;margin-left:18.7pt;margin-top:4.35pt;width:345.95pt;height:27pt;z-index:251808768">
            <v:textbox style="mso-next-textbox:#_x0000_s1169">
              <w:txbxContent>
                <w:p w:rsidR="000656EA" w:rsidRPr="002F68D7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F68D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Оформление результатов проверки</w:t>
                  </w:r>
                </w:p>
              </w:txbxContent>
            </v:textbox>
          </v:rect>
        </w:pict>
      </w: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09" style="position:absolute;left:0;text-align:left;z-index:251849728" from="106.35pt,14.25pt" to="106.35pt,59.25pt">
            <v:stroke endarrow="block"/>
          </v:line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212" style="position:absolute;left:0;text-align:left;margin-left:218.95pt;margin-top:3.5pt;width:252pt;height:36pt;z-index:251852800">
            <v:textbox style="mso-next-textbox:#_x0000_s1212">
              <w:txbxContent>
                <w:p w:rsidR="000656EA" w:rsidRPr="002F68D7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8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Предписание – в случае если выявлены нарушения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211" style="position:absolute;left:0;text-align:left;margin-left:18.7pt;margin-top:3.5pt;width:177.65pt;height:36pt;z-index:251851776">
            <v:textbox style="mso-next-textbox:#_x0000_s1211">
              <w:txbxContent>
                <w:p w:rsidR="000656EA" w:rsidRPr="002F68D7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8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line id="_x0000_s1223" style="position:absolute;left:0;text-align:left;z-index:251860992" from="102.85pt,-23.5pt" to="102.85pt,3.5pt">
            <v:stroke endarrow="block"/>
          </v:line>
        </w:pict>
      </w: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07" style="position:absolute;left:0;text-align:left;z-index:251847680" from="196.35pt,2.8pt" to="220.4pt,2.8pt">
            <v:stroke endarrow="block"/>
          </v:line>
        </w:pict>
      </w: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_x0000_s1228" style="position:absolute;left:0;text-align:left;z-index:251866112" from="102.85pt,5.3pt" to="102.85pt,147.25pt">
            <v:stroke endarrow="block"/>
          </v:line>
        </w:pict>
      </w:r>
      <w:r>
        <w:rPr>
          <w:noProof/>
          <w:sz w:val="28"/>
          <w:szCs w:val="28"/>
        </w:rPr>
        <w:pict>
          <v:line id="_x0000_s1205" style="position:absolute;left:0;text-align:left;z-index:251845632" from="180.2pt,5.3pt" to="180.2pt,17.1pt">
            <v:stroke endarrow="block"/>
          </v:line>
        </w:pict>
      </w: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70" style="position:absolute;left:0;text-align:left;margin-left:162.4pt;margin-top:4.65pt;width:308.55pt;height:36pt;z-index:251809792">
            <v:textbox style="mso-next-textbox:#_x0000_s1170">
              <w:txbxContent>
                <w:p w:rsidR="000656EA" w:rsidRPr="002F68D7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F68D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Уведомление субъекта проверки о проведенной проверке</w:t>
                  </w:r>
                </w:p>
              </w:txbxContent>
            </v:textbox>
          </v:rect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18" style="position:absolute;left:0;text-align:left;z-index:251858944" from="289.85pt,6.45pt" to="355.3pt,24.45pt">
            <v:stroke endarrow="block"/>
          </v:line>
        </w:pict>
      </w:r>
      <w:r>
        <w:rPr>
          <w:noProof/>
          <w:sz w:val="28"/>
          <w:szCs w:val="28"/>
        </w:rPr>
        <w:pict>
          <v:line id="_x0000_s1217" style="position:absolute;left:0;text-align:left;flip:x;z-index:251857920" from="205.7pt,6.45pt" to="289.85pt,24.45pt">
            <v:stroke endarrow="block"/>
          </v:line>
        </w:pict>
      </w: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172" style="position:absolute;left:0;text-align:left;margin-left:325.6pt;margin-top:6pt;width:140.25pt;height:54pt;z-index:251811840">
            <v:textbox style="mso-next-textbox:#_x0000_s1172">
              <w:txbxContent>
                <w:p w:rsidR="000656EA" w:rsidRPr="002F68D7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F68D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Направление акта проверки, предписания почтой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rect id="_x0000_s1171" style="position:absolute;left:0;text-align:left;margin-left:158.95pt;margin-top:6pt;width:158.95pt;height:54pt;z-index:251810816">
            <v:textbox style="mso-next-textbox:#_x0000_s1171">
              <w:txbxContent>
                <w:p w:rsidR="000656EA" w:rsidRPr="002F68D7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F68D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Вручение под роспись </w:t>
                  </w:r>
                </w:p>
                <w:p w:rsidR="000656EA" w:rsidRPr="002F68D7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F68D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акта проверки, предписания </w:t>
                  </w:r>
                </w:p>
                <w:p w:rsidR="000656EA" w:rsidRPr="002F68D7" w:rsidRDefault="000656EA" w:rsidP="00E87529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656EA" w:rsidRPr="00DE5228" w:rsidRDefault="000656EA" w:rsidP="00E8752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656EA" w:rsidRDefault="000656EA" w:rsidP="00E87529">
                  <w:pPr>
                    <w:jc w:val="center"/>
                    <w:rPr>
                      <w:b/>
                      <w:bCs/>
                    </w:rPr>
                  </w:pPr>
                </w:p>
                <w:p w:rsidR="000656EA" w:rsidRPr="007D1E53" w:rsidRDefault="000656EA" w:rsidP="00E87529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2F68D7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10" style="position:absolute;left:0;text-align:left;margin-left:18.7pt;margin-top:10.55pt;width:281.5pt;height:54pt;z-index:251850752">
            <v:textbox style="mso-next-textbox:#_x0000_s1210">
              <w:txbxContent>
                <w:p w:rsidR="000656EA" w:rsidRPr="002F68D7" w:rsidRDefault="000656EA" w:rsidP="00E875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8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копии акта проверки в органы </w:t>
                  </w:r>
                  <w:proofErr w:type="gramStart"/>
                  <w:r w:rsidRPr="002F68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прокуратуры</w:t>
                  </w:r>
                  <w:proofErr w:type="gramEnd"/>
                  <w:r w:rsidRPr="002F68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если ранее было получено решение о проведении внеплановой выездной проверк</w:t>
                  </w:r>
                  <w:r w:rsidR="002F68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xbxContent>
            </v:textbox>
          </v:rect>
        </w:pict>
      </w: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2F68D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87529" w:rsidRPr="008F501D" w:rsidRDefault="00E87529" w:rsidP="00E87529">
      <w:pPr>
        <w:rPr>
          <w:sz w:val="28"/>
          <w:szCs w:val="28"/>
        </w:rPr>
        <w:sectPr w:rsidR="00E87529" w:rsidRPr="008F501D" w:rsidSect="008860AA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9171F3" w:rsidRPr="009171F3" w:rsidRDefault="009171F3" w:rsidP="00F67633">
      <w:pPr>
        <w:pageBreakBefore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:rsidR="009171F3" w:rsidRPr="009171F3" w:rsidRDefault="009171F3" w:rsidP="00F67633">
      <w:pPr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2F68D7" w:rsidRDefault="002F68D7" w:rsidP="00F67633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71F3" w:rsidRPr="009171F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</w:t>
      </w:r>
    </w:p>
    <w:p w:rsidR="002F68D7" w:rsidRDefault="002F68D7" w:rsidP="00F67633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9171F3"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редписания о приостановке работ, связанных </w:t>
      </w:r>
    </w:p>
    <w:p w:rsidR="009171F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 пользованием автомобильными дорогами местного значения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2F68D7" w:rsidRPr="009171F3" w:rsidRDefault="002F68D7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</w:p>
    <w:p w:rsidR="009171F3" w:rsidRPr="009171F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КОЧЕНЕВСКОГО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9171F3" w:rsidRPr="009171F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ПРЕДПИСАНИЕ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приостановке работ, связанных с пользованием автомобильными дорогами местного значения № 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 __________________ 20___ г. _________________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 проверки пользователя автомобильных дорог местного значения _______________ сельского сельсовета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№__________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_____________________________</w:t>
      </w:r>
      <w:r w:rsidR="002F6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  <w:r w:rsidR="002F6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(фамилия, имя, отчество, должность должностного лица)</w:t>
      </w:r>
    </w:p>
    <w:p w:rsidR="00F67633" w:rsidRDefault="00F6763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F67633" w:rsidP="00F6763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редписываю приостановить работы,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связанные с пользованием автомобильных дорог местного значения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9171F3" w:rsidRPr="009171F3" w:rsidRDefault="009171F3" w:rsidP="00F676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</w:t>
      </w:r>
      <w:r w:rsidR="00F6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</w:p>
    <w:p w:rsidR="009171F3" w:rsidRPr="009171F3" w:rsidRDefault="009171F3" w:rsidP="00F676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</w:t>
      </w:r>
      <w:r w:rsidR="00F6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9171F3" w:rsidRPr="00F6763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6763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пользователя автомобильных дорог местного значения Овчинниковского сельсовета)</w:t>
      </w:r>
    </w:p>
    <w:p w:rsidR="009171F3" w:rsidRPr="009171F3" w:rsidRDefault="009171F3" w:rsidP="00F676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</w:t>
      </w:r>
      <w:r w:rsidR="00F6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</w:p>
    <w:p w:rsidR="009171F3" w:rsidRPr="00F6763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6763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наименование участка автомобильной дороги местного значения Овчинниковского сельсовета)</w:t>
      </w:r>
    </w:p>
    <w:p w:rsidR="00F67633" w:rsidRDefault="00F6763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 лица, выдавшего предписание: _______________________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(подпись)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Предписание получено:</w:t>
      </w:r>
    </w:p>
    <w:p w:rsidR="009171F3" w:rsidRPr="009171F3" w:rsidRDefault="009171F3" w:rsidP="00F676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  <w:r w:rsidR="00F6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</w:t>
      </w:r>
    </w:p>
    <w:p w:rsidR="009171F3" w:rsidRPr="00F67633" w:rsidRDefault="009171F3" w:rsidP="00F67633">
      <w:pP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6763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(фамилия, имя, отчество, должность уполномоченного представителя пользователя автомобильных дорог местного значения Овчинниковского сельсовета)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 _______________ 20___ г. ______________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(подпись)</w:t>
      </w:r>
    </w:p>
    <w:p w:rsidR="009171F3" w:rsidRPr="009171F3" w:rsidRDefault="009171F3" w:rsidP="00F67633">
      <w:pPr>
        <w:pageBreakBefore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3</w:t>
      </w:r>
    </w:p>
    <w:p w:rsidR="009171F3" w:rsidRPr="009171F3" w:rsidRDefault="009171F3" w:rsidP="00F67633">
      <w:pPr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F67633" w:rsidRDefault="00F6763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633" w:rsidRDefault="00F6763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F6763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</w:t>
      </w:r>
    </w:p>
    <w:p w:rsidR="009171F3" w:rsidRDefault="00F67633" w:rsidP="00F67633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9171F3" w:rsidRPr="00F6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редписания об устранении выявленных нарушений при пользовании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171F3" w:rsidRPr="00F6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автомобильными дорогами местного значения Овчинниковского сельсовета</w:t>
      </w:r>
    </w:p>
    <w:p w:rsidR="00F67633" w:rsidRPr="00F67633" w:rsidRDefault="00F67633" w:rsidP="00F67633">
      <w:pP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71F3" w:rsidRPr="009171F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</w:p>
    <w:p w:rsidR="009171F3" w:rsidRPr="009171F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ПРЕДПИСАНИЕ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устранении выявленных нарушений при пользовании автомобильными дорогами местного значения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 ________________ 20___ г.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 проверки пользователя автомобильных дорог местного значения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сельсовета: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_______________</w:t>
      </w:r>
    </w:p>
    <w:p w:rsid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_______________________________</w:t>
      </w:r>
      <w:r w:rsidR="00F6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F67633" w:rsidRPr="009171F3" w:rsidRDefault="00F6763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9171F3" w:rsidRPr="00F6763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6763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(фамилия, имя, отчество, должность должностного лица)</w:t>
      </w:r>
    </w:p>
    <w:p w:rsidR="00F67633" w:rsidRDefault="00F67633" w:rsidP="00F676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1F3" w:rsidRPr="009171F3" w:rsidRDefault="009171F3" w:rsidP="00F676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ПРЕДПИСЫВАЮ:</w:t>
      </w:r>
    </w:p>
    <w:p w:rsidR="009171F3" w:rsidRPr="009171F3" w:rsidRDefault="009171F3" w:rsidP="00F676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F6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</w:t>
      </w:r>
    </w:p>
    <w:p w:rsidR="009171F3" w:rsidRDefault="009171F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6763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пользователя автомобильных дорог местного значения Овчинниковского сельсовета)</w:t>
      </w:r>
    </w:p>
    <w:p w:rsidR="00F67633" w:rsidRPr="00F67633" w:rsidRDefault="00F67633" w:rsidP="00F6763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40"/>
        <w:gridCol w:w="3105"/>
        <w:gridCol w:w="2160"/>
        <w:gridCol w:w="3735"/>
      </w:tblGrid>
      <w:tr w:rsidR="009171F3" w:rsidRPr="009171F3" w:rsidTr="009171F3">
        <w:tc>
          <w:tcPr>
            <w:tcW w:w="54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17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1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предписания</w:t>
            </w:r>
          </w:p>
        </w:tc>
        <w:tc>
          <w:tcPr>
            <w:tcW w:w="21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37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вынесения</w:t>
            </w:r>
            <w:r w:rsidRPr="00917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предписания</w:t>
            </w:r>
          </w:p>
        </w:tc>
      </w:tr>
      <w:tr w:rsidR="009171F3" w:rsidRPr="009171F3" w:rsidTr="009171F3">
        <w:tc>
          <w:tcPr>
            <w:tcW w:w="54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71F3" w:rsidRPr="009171F3" w:rsidTr="009171F3">
        <w:tc>
          <w:tcPr>
            <w:tcW w:w="54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71F3" w:rsidRPr="009171F3" w:rsidTr="009171F3">
        <w:tc>
          <w:tcPr>
            <w:tcW w:w="54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171F3" w:rsidRPr="009171F3" w:rsidRDefault="009171F3" w:rsidP="00F676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Пользователь автомобильных дорог местного значения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Овчинниковского</w:t>
      </w: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обязан проинформировать об исполнении соответствующих пунктов настоящего предписания администрацию сельсовета, должностное лицо которой выдало предписание, в течение 7 дней </w:t>
      </w:r>
      <w:proofErr w:type="gramStart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истечения</w:t>
      </w:r>
      <w:proofErr w:type="gramEnd"/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срока их исполнения.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 лица, выдавшего предписание: _____________________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(подпись)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Предписание получено:</w:t>
      </w:r>
    </w:p>
    <w:p w:rsidR="009171F3" w:rsidRPr="009171F3" w:rsidRDefault="009171F3" w:rsidP="00F676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</w:t>
      </w:r>
      <w:r w:rsidR="00F6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:rsidR="009171F3" w:rsidRPr="00F6763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6763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(фамилия, имя, отчество, должность уполномоченного представителя пользователя автомобильных дорог местного значения Овчинниковского сельсовета)</w:t>
      </w:r>
    </w:p>
    <w:p w:rsidR="009171F3" w:rsidRPr="009171F3" w:rsidRDefault="009171F3" w:rsidP="00F6763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7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 ____________________ 20___ г. ______________________</w:t>
      </w:r>
    </w:p>
    <w:sectPr w:rsidR="009171F3" w:rsidRPr="009171F3" w:rsidSect="00E11C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73BA0"/>
    <w:multiLevelType w:val="hybridMultilevel"/>
    <w:tmpl w:val="8F4854DA"/>
    <w:lvl w:ilvl="0" w:tplc="8010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171F3"/>
    <w:rsid w:val="00036715"/>
    <w:rsid w:val="000656EA"/>
    <w:rsid w:val="000C43BB"/>
    <w:rsid w:val="000E63A2"/>
    <w:rsid w:val="000F19AF"/>
    <w:rsid w:val="00141D69"/>
    <w:rsid w:val="001D5618"/>
    <w:rsid w:val="00205A0C"/>
    <w:rsid w:val="00263631"/>
    <w:rsid w:val="002F68D7"/>
    <w:rsid w:val="00324660"/>
    <w:rsid w:val="004940D9"/>
    <w:rsid w:val="004C1CC9"/>
    <w:rsid w:val="004E0111"/>
    <w:rsid w:val="004F1C65"/>
    <w:rsid w:val="0054041F"/>
    <w:rsid w:val="00556605"/>
    <w:rsid w:val="005A2A20"/>
    <w:rsid w:val="005C360E"/>
    <w:rsid w:val="00615DB5"/>
    <w:rsid w:val="006B261A"/>
    <w:rsid w:val="00720A23"/>
    <w:rsid w:val="007B2C95"/>
    <w:rsid w:val="00803DBD"/>
    <w:rsid w:val="008860AA"/>
    <w:rsid w:val="009171F3"/>
    <w:rsid w:val="00971CC9"/>
    <w:rsid w:val="00976E73"/>
    <w:rsid w:val="009B776C"/>
    <w:rsid w:val="009D4685"/>
    <w:rsid w:val="009E6730"/>
    <w:rsid w:val="009F2584"/>
    <w:rsid w:val="00A53DF6"/>
    <w:rsid w:val="00A97C3B"/>
    <w:rsid w:val="00AD1B1D"/>
    <w:rsid w:val="00C420FF"/>
    <w:rsid w:val="00CB45E5"/>
    <w:rsid w:val="00D516C9"/>
    <w:rsid w:val="00D86A31"/>
    <w:rsid w:val="00E11CDC"/>
    <w:rsid w:val="00E87529"/>
    <w:rsid w:val="00EA06DB"/>
    <w:rsid w:val="00EA218A"/>
    <w:rsid w:val="00ED6F82"/>
    <w:rsid w:val="00F35F5B"/>
    <w:rsid w:val="00F67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60"/>
  </w:style>
  <w:style w:type="paragraph" w:styleId="1">
    <w:name w:val="heading 1"/>
    <w:basedOn w:val="a"/>
    <w:next w:val="a"/>
    <w:link w:val="10"/>
    <w:qFormat/>
    <w:rsid w:val="009171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1F3"/>
    <w:rPr>
      <w:rFonts w:ascii="Tahoma" w:eastAsia="Times New Roman" w:hAnsi="Tahoma" w:cs="Tahoma"/>
      <w:color w:val="000000"/>
      <w:sz w:val="17"/>
      <w:szCs w:val="17"/>
      <w:lang w:eastAsia="ru-RU"/>
    </w:rPr>
  </w:style>
  <w:style w:type="character" w:styleId="a4">
    <w:name w:val="Strong"/>
    <w:basedOn w:val="a0"/>
    <w:uiPriority w:val="22"/>
    <w:qFormat/>
    <w:rsid w:val="009171F3"/>
    <w:rPr>
      <w:b/>
      <w:bCs/>
    </w:rPr>
  </w:style>
  <w:style w:type="paragraph" w:styleId="HTML">
    <w:name w:val="HTML Address"/>
    <w:basedOn w:val="a"/>
    <w:link w:val="HTML0"/>
    <w:uiPriority w:val="99"/>
    <w:semiHidden/>
    <w:unhideWhenUsed/>
    <w:rsid w:val="009171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9171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5">
    <w:name w:val="Название Знак"/>
    <w:basedOn w:val="a0"/>
    <w:locked/>
    <w:rsid w:val="009171F3"/>
    <w:rPr>
      <w:b/>
      <w:sz w:val="28"/>
      <w:lang w:val="ru-RU" w:eastAsia="ar-SA" w:bidi="ar-SA"/>
    </w:rPr>
  </w:style>
  <w:style w:type="paragraph" w:styleId="a6">
    <w:name w:val="Title"/>
    <w:basedOn w:val="a"/>
    <w:next w:val="a"/>
    <w:link w:val="11"/>
    <w:qFormat/>
    <w:rsid w:val="009171F3"/>
    <w:pPr>
      <w:suppressAutoHyphens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11">
    <w:name w:val="Название Знак1"/>
    <w:basedOn w:val="a0"/>
    <w:link w:val="a6"/>
    <w:rsid w:val="009171F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7">
    <w:name w:val="Subtitle"/>
    <w:basedOn w:val="a"/>
    <w:next w:val="a"/>
    <w:link w:val="a8"/>
    <w:uiPriority w:val="11"/>
    <w:qFormat/>
    <w:rsid w:val="009171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9171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sid w:val="009171F3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PlusNormal">
    <w:name w:val="ConsPlusNormal"/>
    <w:rsid w:val="009171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 Знак Знак Знак"/>
    <w:basedOn w:val="a"/>
    <w:rsid w:val="009171F3"/>
    <w:pPr>
      <w:spacing w:before="100" w:beforeAutospacing="1" w:after="100" w:afterAutospacing="1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9171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71F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404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4041F"/>
  </w:style>
  <w:style w:type="paragraph" w:styleId="ae">
    <w:name w:val="List Paragraph"/>
    <w:basedOn w:val="a"/>
    <w:uiPriority w:val="34"/>
    <w:qFormat/>
    <w:rsid w:val="005404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03023">
          <w:marLeft w:val="71"/>
          <w:marRight w:val="71"/>
          <w:marTop w:val="0"/>
          <w:marBottom w:val="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22</Pages>
  <Words>7528</Words>
  <Characters>42910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2013-04-23T05:31:00Z</cp:lastPrinted>
  <dcterms:created xsi:type="dcterms:W3CDTF">2013-04-23T04:50:00Z</dcterms:created>
  <dcterms:modified xsi:type="dcterms:W3CDTF">2013-04-23T08:16:00Z</dcterms:modified>
</cp:coreProperties>
</file>